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DF0" w:rsidRDefault="00546281" w:rsidP="00546281">
      <w:pPr>
        <w:ind w:left="540" w:hanging="540"/>
        <w:rPr>
          <w:ins w:id="0" w:author="user" w:date="2012-11-20T08:19:00Z"/>
          <w:rFonts w:ascii="Arial" w:hAnsi="Arial" w:cs="Arial"/>
          <w:b/>
          <w:sz w:val="22"/>
        </w:rPr>
        <w:pPrChange w:id="1" w:author="user" w:date="2012-11-20T08:19:00Z">
          <w:pPr>
            <w:ind w:left="540" w:hanging="540"/>
            <w:jc w:val="center"/>
          </w:pPr>
        </w:pPrChange>
      </w:pPr>
      <w:ins w:id="2" w:author="user" w:date="2012-11-20T08:19:00Z">
        <w:r>
          <w:rPr>
            <w:rFonts w:ascii="Arial" w:hAnsi="Arial" w:cs="Arial"/>
            <w:b/>
            <w:sz w:val="22"/>
          </w:rPr>
          <w:t>13A</w:t>
        </w:r>
      </w:ins>
    </w:p>
    <w:p w:rsidR="00546281" w:rsidRDefault="00546281" w:rsidP="00546281">
      <w:pPr>
        <w:ind w:left="540" w:hanging="540"/>
        <w:rPr>
          <w:ins w:id="3" w:author="user" w:date="2012-11-15T11:35:00Z"/>
          <w:rFonts w:ascii="Arial" w:hAnsi="Arial" w:cs="Arial"/>
          <w:b/>
          <w:sz w:val="22"/>
        </w:rPr>
        <w:pPrChange w:id="4" w:author="user" w:date="2012-11-20T08:19:00Z">
          <w:pPr>
            <w:ind w:left="540" w:hanging="540"/>
            <w:jc w:val="center"/>
          </w:pPr>
        </w:pPrChange>
      </w:pPr>
      <w:bookmarkStart w:id="5" w:name="_GoBack"/>
      <w:bookmarkEnd w:id="5"/>
    </w:p>
    <w:p w:rsidR="00A95DF0" w:rsidRDefault="00A95DF0">
      <w:pPr>
        <w:ind w:left="540" w:hanging="540"/>
        <w:rPr>
          <w:ins w:id="6" w:author="user" w:date="2012-11-15T11:35:00Z"/>
          <w:rFonts w:ascii="Arial" w:hAnsi="Arial" w:cs="Arial"/>
          <w:b/>
          <w:sz w:val="22"/>
        </w:rPr>
        <w:pPrChange w:id="7" w:author="user" w:date="2012-11-15T11:35:00Z">
          <w:pPr>
            <w:ind w:left="540" w:hanging="540"/>
            <w:jc w:val="center"/>
          </w:pPr>
        </w:pPrChange>
      </w:pPr>
      <w:ins w:id="8" w:author="user" w:date="2012-11-15T11:35:00Z">
        <w:r>
          <w:rPr>
            <w:rFonts w:ascii="Arial" w:hAnsi="Arial" w:cs="Arial"/>
            <w:b/>
            <w:sz w:val="22"/>
          </w:rPr>
          <w:t>CHANGES PROPOSED BY TCS</w:t>
        </w:r>
      </w:ins>
    </w:p>
    <w:p w:rsidR="000631D3" w:rsidDel="00A95DF0" w:rsidRDefault="000631D3" w:rsidP="000631D3">
      <w:pPr>
        <w:ind w:left="540" w:hanging="540"/>
        <w:jc w:val="center"/>
        <w:rPr>
          <w:del w:id="9" w:author="user" w:date="2012-11-15T11:34:00Z"/>
          <w:rFonts w:ascii="Arial" w:hAnsi="Arial" w:cs="Arial"/>
          <w:b/>
          <w:sz w:val="22"/>
        </w:rPr>
      </w:pPr>
      <w:del w:id="10" w:author="user" w:date="2012-11-15T11:34:00Z">
        <w:r w:rsidDel="00A95DF0">
          <w:rPr>
            <w:rFonts w:ascii="Arial" w:hAnsi="Arial" w:cs="Arial"/>
            <w:b/>
            <w:sz w:val="22"/>
          </w:rPr>
          <w:delText>ANNEX H</w:delText>
        </w:r>
      </w:del>
    </w:p>
    <w:p w:rsidR="000631D3" w:rsidRDefault="000631D3" w:rsidP="000631D3">
      <w:pPr>
        <w:ind w:left="540" w:hanging="540"/>
        <w:jc w:val="center"/>
        <w:rPr>
          <w:rFonts w:ascii="Arial" w:hAnsi="Arial" w:cs="Arial"/>
          <w:b/>
          <w:sz w:val="22"/>
        </w:rPr>
      </w:pPr>
    </w:p>
    <w:p w:rsidR="000631D3" w:rsidRDefault="000631D3" w:rsidP="000631D3">
      <w:pPr>
        <w:tabs>
          <w:tab w:val="num" w:pos="0"/>
          <w:tab w:val="left" w:pos="1080"/>
          <w:tab w:val="left" w:pos="1620"/>
        </w:tabs>
        <w:spacing w:line="240" w:lineRule="exact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Proposed Terms of Reference of Chairpersons of the Three Components Working Groups and </w:t>
      </w:r>
      <w:del w:id="11" w:author="user" w:date="2012-11-15T11:34:00Z">
        <w:r w:rsidDel="00A95DF0">
          <w:rPr>
            <w:rFonts w:ascii="Arial" w:hAnsi="Arial" w:cs="Arial"/>
            <w:b/>
            <w:sz w:val="22"/>
          </w:rPr>
          <w:delText xml:space="preserve">Typhoon </w:delText>
        </w:r>
      </w:del>
      <w:ins w:id="12" w:author="user" w:date="2012-11-15T11:34:00Z">
        <w:r w:rsidR="00A95DF0">
          <w:rPr>
            <w:rFonts w:ascii="Arial" w:hAnsi="Arial" w:cs="Arial"/>
            <w:b/>
            <w:sz w:val="22"/>
          </w:rPr>
          <w:t xml:space="preserve">Training and </w:t>
        </w:r>
      </w:ins>
      <w:r>
        <w:rPr>
          <w:rFonts w:ascii="Arial" w:hAnsi="Arial" w:cs="Arial"/>
          <w:b/>
          <w:sz w:val="22"/>
        </w:rPr>
        <w:t>Research Coordinating Group</w:t>
      </w:r>
    </w:p>
    <w:p w:rsidR="000631D3" w:rsidRDefault="000631D3" w:rsidP="000631D3">
      <w:pPr>
        <w:tabs>
          <w:tab w:val="num" w:pos="0"/>
          <w:tab w:val="left" w:pos="1080"/>
          <w:tab w:val="left" w:pos="1620"/>
        </w:tabs>
        <w:spacing w:line="240" w:lineRule="exact"/>
        <w:jc w:val="center"/>
        <w:rPr>
          <w:rFonts w:ascii="Arial" w:hAnsi="Arial" w:cs="Arial"/>
          <w:b/>
          <w:sz w:val="22"/>
        </w:rPr>
      </w:pPr>
    </w:p>
    <w:p w:rsidR="000631D3" w:rsidRDefault="000631D3" w:rsidP="000631D3">
      <w:pPr>
        <w:tabs>
          <w:tab w:val="num" w:pos="0"/>
          <w:tab w:val="left" w:pos="1080"/>
          <w:tab w:val="left" w:pos="1620"/>
        </w:tabs>
        <w:spacing w:line="240" w:lineRule="exact"/>
        <w:jc w:val="center"/>
        <w:rPr>
          <w:rFonts w:ascii="Arial" w:hAnsi="Arial" w:cs="Arial"/>
          <w:b/>
          <w:sz w:val="22"/>
        </w:rPr>
      </w:pPr>
    </w:p>
    <w:p w:rsidR="000631D3" w:rsidRDefault="000631D3" w:rsidP="000631D3">
      <w:pPr>
        <w:ind w:left="540" w:hanging="540"/>
        <w:rPr>
          <w:rFonts w:ascii="Arial" w:hAnsi="Arial" w:cs="Arial"/>
          <w:bCs/>
          <w:iCs/>
          <w:sz w:val="22"/>
        </w:rPr>
      </w:pPr>
      <w:r>
        <w:rPr>
          <w:rFonts w:ascii="Arial" w:hAnsi="Arial" w:cs="Arial"/>
          <w:bCs/>
          <w:iCs/>
          <w:sz w:val="22"/>
        </w:rPr>
        <w:t>The Chairpersons will:</w:t>
      </w:r>
    </w:p>
    <w:p w:rsidR="000631D3" w:rsidRDefault="000631D3" w:rsidP="000631D3">
      <w:pPr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0631D3" w:rsidRDefault="000631D3" w:rsidP="000631D3">
      <w:pPr>
        <w:tabs>
          <w:tab w:val="left" w:pos="540"/>
        </w:tabs>
        <w:ind w:left="540" w:hanging="54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sym w:font="Symbol" w:char="F0B7"/>
      </w:r>
      <w:r>
        <w:rPr>
          <w:rFonts w:ascii="Arial" w:hAnsi="Arial" w:cs="Arial"/>
          <w:b/>
          <w:bCs/>
          <w:sz w:val="22"/>
        </w:rPr>
        <w:tab/>
      </w:r>
      <w:r>
        <w:rPr>
          <w:rFonts w:ascii="Arial" w:hAnsi="Arial" w:cs="Arial"/>
          <w:bCs/>
          <w:sz w:val="22"/>
        </w:rPr>
        <w:t>Under the guidance and the TORs approved by the Typhoon Committee, will</w:t>
      </w:r>
      <w:r>
        <w:rPr>
          <w:rFonts w:ascii="Arial" w:hAnsi="Arial" w:cs="Arial"/>
          <w:sz w:val="22"/>
        </w:rPr>
        <w:t xml:space="preserve"> formulate the WG’s/TRCG’s work plan, strategies to accomplish the work plan, the activities of the WG/TRCG, and coordination of meetings.</w:t>
      </w:r>
    </w:p>
    <w:p w:rsidR="000631D3" w:rsidRDefault="000631D3" w:rsidP="000631D3">
      <w:pPr>
        <w:tabs>
          <w:tab w:val="left" w:pos="540"/>
        </w:tabs>
        <w:ind w:left="540" w:hanging="54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sym w:font="Symbol" w:char="F0B7"/>
      </w:r>
      <w:r>
        <w:rPr>
          <w:rFonts w:ascii="Arial" w:hAnsi="Arial" w:cs="Arial"/>
          <w:sz w:val="22"/>
        </w:rPr>
        <w:tab/>
        <w:t xml:space="preserve">Oversee the implementation of the WG’s/TRCG’s </w:t>
      </w:r>
      <w:proofErr w:type="spellStart"/>
      <w:r>
        <w:rPr>
          <w:rFonts w:ascii="Arial" w:hAnsi="Arial" w:cs="Arial"/>
          <w:sz w:val="22"/>
        </w:rPr>
        <w:t>programmes</w:t>
      </w:r>
      <w:proofErr w:type="spellEnd"/>
      <w:r>
        <w:rPr>
          <w:rFonts w:ascii="Arial" w:hAnsi="Arial" w:cs="Arial"/>
          <w:sz w:val="22"/>
        </w:rPr>
        <w:t xml:space="preserve"> and activities approved by the Typhoon Committee.</w:t>
      </w:r>
    </w:p>
    <w:p w:rsidR="000631D3" w:rsidRDefault="000631D3" w:rsidP="000631D3">
      <w:pPr>
        <w:pStyle w:val="BodyTextIndent"/>
      </w:pPr>
      <w:r>
        <w:sym w:font="Symbol" w:char="F0B7"/>
      </w:r>
      <w:r>
        <w:tab/>
        <w:t>Act as an overall coordination function based on inputs provided from Members and as directed by the Typhoon Committee.</w:t>
      </w:r>
    </w:p>
    <w:p w:rsidR="000631D3" w:rsidRDefault="000631D3" w:rsidP="000631D3">
      <w:pPr>
        <w:tabs>
          <w:tab w:val="left" w:pos="540"/>
        </w:tabs>
        <w:ind w:left="540" w:hanging="54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sym w:font="Symbol" w:char="F0B7"/>
      </w:r>
      <w:r>
        <w:rPr>
          <w:rFonts w:ascii="Arial" w:hAnsi="Arial" w:cs="Arial"/>
          <w:sz w:val="22"/>
        </w:rPr>
        <w:tab/>
        <w:t>Report to the Committee the progress carried out under the framework of priorities and cooperation undertaken by the WG/TRCG.</w:t>
      </w:r>
    </w:p>
    <w:p w:rsidR="000631D3" w:rsidRDefault="000631D3" w:rsidP="000631D3">
      <w:pPr>
        <w:tabs>
          <w:tab w:val="left" w:pos="540"/>
        </w:tabs>
        <w:ind w:left="540" w:hanging="54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sym w:font="Symbol" w:char="F0B7"/>
      </w:r>
      <w:r>
        <w:rPr>
          <w:rFonts w:ascii="Arial" w:hAnsi="Arial" w:cs="Arial"/>
          <w:sz w:val="22"/>
        </w:rPr>
        <w:tab/>
        <w:t xml:space="preserve">Will seek inputs/requests in close consultation with the Members’ focal points concerned on the framework of priorities. </w:t>
      </w:r>
    </w:p>
    <w:p w:rsidR="000631D3" w:rsidRDefault="000631D3" w:rsidP="000631D3">
      <w:pPr>
        <w:ind w:left="1080" w:hanging="540"/>
        <w:rPr>
          <w:rFonts w:ascii="Arial" w:hAnsi="Arial" w:cs="Arial"/>
          <w:sz w:val="22"/>
        </w:rPr>
      </w:pPr>
    </w:p>
    <w:p w:rsidR="00926534" w:rsidRDefault="000631D3" w:rsidP="000631D3">
      <w:r>
        <w:rPr>
          <w:rFonts w:ascii="Arial" w:hAnsi="Arial" w:cs="Arial"/>
          <w:sz w:val="22"/>
        </w:rPr>
        <w:br w:type="page"/>
      </w:r>
    </w:p>
    <w:sectPr w:rsidR="009265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1D3"/>
    <w:rsid w:val="000631D3"/>
    <w:rsid w:val="00546281"/>
    <w:rsid w:val="00926534"/>
    <w:rsid w:val="00A9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1D3"/>
    <w:pPr>
      <w:spacing w:after="0" w:line="240" w:lineRule="auto"/>
    </w:pPr>
    <w:rPr>
      <w:rFonts w:ascii="Times New Roman" w:eastAsia="Times New Roman" w:hAnsi="Times New Roman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0631D3"/>
    <w:pPr>
      <w:tabs>
        <w:tab w:val="left" w:pos="540"/>
      </w:tabs>
      <w:ind w:left="540" w:hanging="540"/>
      <w:jc w:val="both"/>
    </w:pPr>
    <w:rPr>
      <w:rFonts w:ascii="Arial" w:hAnsi="Arial" w:cs="Arial"/>
      <w:sz w:val="22"/>
    </w:rPr>
  </w:style>
  <w:style w:type="character" w:customStyle="1" w:styleId="BodyTextIndentChar">
    <w:name w:val="Body Text Indent Char"/>
    <w:basedOn w:val="DefaultParagraphFont"/>
    <w:link w:val="BodyTextIndent"/>
    <w:semiHidden/>
    <w:rsid w:val="000631D3"/>
    <w:rPr>
      <w:rFonts w:ascii="Arial" w:eastAsia="Times New Roman" w:hAnsi="Arial" w:cs="Arial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D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DF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1D3"/>
    <w:pPr>
      <w:spacing w:after="0" w:line="240" w:lineRule="auto"/>
    </w:pPr>
    <w:rPr>
      <w:rFonts w:ascii="Times New Roman" w:eastAsia="Times New Roman" w:hAnsi="Times New Roman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0631D3"/>
    <w:pPr>
      <w:tabs>
        <w:tab w:val="left" w:pos="540"/>
      </w:tabs>
      <w:ind w:left="540" w:hanging="540"/>
      <w:jc w:val="both"/>
    </w:pPr>
    <w:rPr>
      <w:rFonts w:ascii="Arial" w:hAnsi="Arial" w:cs="Arial"/>
      <w:sz w:val="22"/>
    </w:rPr>
  </w:style>
  <w:style w:type="character" w:customStyle="1" w:styleId="BodyTextIndentChar">
    <w:name w:val="Body Text Indent Char"/>
    <w:basedOn w:val="DefaultParagraphFont"/>
    <w:link w:val="BodyTextIndent"/>
    <w:semiHidden/>
    <w:rsid w:val="000631D3"/>
    <w:rPr>
      <w:rFonts w:ascii="Arial" w:eastAsia="Times New Roman" w:hAnsi="Arial" w:cs="Arial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D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DF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2012-11-15T03:33:00Z</dcterms:created>
  <dcterms:modified xsi:type="dcterms:W3CDTF">2012-11-20T00:19:00Z</dcterms:modified>
</cp:coreProperties>
</file>